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08" w:rsidRPr="00E338D1" w:rsidRDefault="00EF0308" w:rsidP="00EF03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2D2E29"/>
          <w:sz w:val="28"/>
          <w:szCs w:val="28"/>
          <w:u w:val="single"/>
        </w:rPr>
      </w:pPr>
      <w:r w:rsidRPr="00E338D1">
        <w:rPr>
          <w:rFonts w:ascii="Times New Roman" w:hAnsi="Times New Roman" w:cs="Times New Roman"/>
          <w:b/>
          <w:color w:val="2D2E29"/>
          <w:sz w:val="28"/>
          <w:szCs w:val="28"/>
          <w:u w:val="single"/>
        </w:rPr>
        <w:t>Attachment A</w:t>
      </w:r>
      <w:r w:rsidR="006E361D" w:rsidRPr="00E338D1">
        <w:rPr>
          <w:rFonts w:ascii="Times New Roman" w:hAnsi="Times New Roman" w:cs="Times New Roman"/>
          <w:b/>
          <w:color w:val="2D2E29"/>
          <w:sz w:val="28"/>
          <w:szCs w:val="28"/>
          <w:u w:val="single"/>
        </w:rPr>
        <w:t xml:space="preserve">: </w:t>
      </w:r>
      <w:r w:rsidRPr="00E338D1">
        <w:rPr>
          <w:rFonts w:ascii="Times New Roman" w:hAnsi="Times New Roman" w:cs="Times New Roman"/>
          <w:b/>
          <w:color w:val="2D2E29"/>
          <w:sz w:val="28"/>
          <w:szCs w:val="28"/>
          <w:u w:val="single"/>
        </w:rPr>
        <w:t>Design References</w:t>
      </w:r>
    </w:p>
    <w:p w:rsidR="006E361D" w:rsidRDefault="006E361D" w:rsidP="00EF03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C2C2C"/>
          <w:sz w:val="31"/>
          <w:szCs w:val="31"/>
        </w:rPr>
      </w:pPr>
    </w:p>
    <w:p w:rsidR="006E361D" w:rsidRDefault="006E361D" w:rsidP="00EF03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C2C2C"/>
          <w:sz w:val="31"/>
          <w:szCs w:val="31"/>
        </w:rPr>
      </w:pP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 xml:space="preserve"> AASHTO A Policy on Design Standards Interstate System, 2005</w:t>
      </w:r>
    </w:p>
    <w:p w:rsidR="00EF0308" w:rsidRDefault="00EF0308" w:rsidP="00EF0308">
      <w:p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C2C2C"/>
          <w:sz w:val="23"/>
          <w:szCs w:val="23"/>
        </w:rPr>
        <w:tab/>
        <w:t>AASHTO Drainage Manual, 2014 first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 Guide for the Development of Bicycle Facilities, 1999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 xml:space="preserve">  AASHTO Guide for the Planning, Design, and Operation of Pedestrian Facilities, 2004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 xml:space="preserve">  AASHTO Highway Drainage Guidelines, 2007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 xml:space="preserve">  AASHTO LRFD Bridge Design Specifications, 2012, Sixth Edition (with 2013 Interim</w:t>
      </w:r>
    </w:p>
    <w:p w:rsidR="00EF0308" w:rsidRDefault="00EF0308" w:rsidP="00EF0308">
      <w:pPr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Revisions)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 Roadside Design Guide, with 2006 Chapter 6 update, 3rd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 Standard Specifications for Highway Bridges, 17th</w:t>
      </w:r>
      <w:r w:rsidRPr="00EC15F8">
        <w:rPr>
          <w:rFonts w:ascii="Times New Roman" w:hAnsi="Times New Roman" w:cs="Times New Roman"/>
          <w:color w:val="2C2C2C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C2C2C"/>
          <w:sz w:val="23"/>
          <w:szCs w:val="23"/>
        </w:rPr>
        <w:t>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 Standard Specifications for Structural Supports for Highway Signs,</w:t>
      </w:r>
    </w:p>
    <w:p w:rsidR="00EF0308" w:rsidRDefault="00EF0308" w:rsidP="00EF0308">
      <w:pPr>
        <w:pStyle w:val="ListParagraph"/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Luminaires and Traffic Signals, Sixth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AASHTO/AWS D l .5M/D 1.5:2010 Bridge Welding Code, with 2011 interims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 "Standard Specifications for Transportation Materials and Methods of</w:t>
      </w:r>
    </w:p>
    <w:p w:rsidR="00EF0308" w:rsidRDefault="00EF0308" w:rsidP="00EF0308">
      <w:pPr>
        <w:pStyle w:val="ListParagraph"/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Sampling and Testing" 2013 Thirty-Third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AASHTO Guide Specifications and Commentary for Vessel Collision Design of</w:t>
      </w:r>
    </w:p>
    <w:p w:rsidR="00EF0308" w:rsidRDefault="00EF0308" w:rsidP="00EF0308">
      <w:pPr>
        <w:pStyle w:val="ListParagraph"/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Highway Bridges, 2nd Edition (with 2010 Interim Revisions)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FEMA Regulations, 44CFR Chapter 1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FHW A Manual on Uniform Traffic Control Devices, 2009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FHWA Publication No. FHWA NHI-07-071 Earth Retaining Structures, 2008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NCHRP Report 672, Roundabouts: An Informational Guide - Second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SCDHEC NPDES Construction Permit# SCR160000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SCDHEC NPDES MS4 Permit# SCS040001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Access and Roadside Management Standards, August 2008 with updates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Americans with Disabilities Act Transition Plan, January 2009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Bridge Design Manual, 2006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Bridge Design Memoranda, effective after July 1, 2006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Bridge Drawings and Details,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Engineering Directives,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Geotechnical Design Manual, 2010 Edition (Version 1.1)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Geotechnical Drawings and Details, latest edition</w:t>
      </w:r>
    </w:p>
    <w:p w:rsidR="00EF0308" w:rsidDel="000528A0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del w:id="0" w:author="McKinney, Ben" w:date="2018-08-21T11:09:00Z"/>
          <w:rFonts w:ascii="Times New Roman" w:hAnsi="Times New Roman" w:cs="Times New Roman"/>
          <w:color w:val="2C2C2C"/>
          <w:sz w:val="23"/>
          <w:szCs w:val="23"/>
        </w:rPr>
      </w:pPr>
      <w:del w:id="1" w:author="McKinney, Ben" w:date="2018-08-21T11:09:00Z">
        <w:r w:rsidDel="000528A0">
          <w:rPr>
            <w:rFonts w:ascii="Times New Roman" w:hAnsi="Times New Roman" w:cs="Times New Roman"/>
            <w:color w:val="2C2C2C"/>
            <w:sz w:val="23"/>
            <w:szCs w:val="23"/>
          </w:rPr>
          <w:delText>SCDOT Highway Design Manual, 2003, with updates and supplemented with AASHTO A</w:delText>
        </w:r>
      </w:del>
    </w:p>
    <w:p w:rsidR="00EF0308" w:rsidDel="000528A0" w:rsidRDefault="00EF0308" w:rsidP="00EF0308">
      <w:pPr>
        <w:pStyle w:val="ListParagraph"/>
        <w:autoSpaceDE w:val="0"/>
        <w:autoSpaceDN w:val="0"/>
        <w:adjustRightInd w:val="0"/>
        <w:ind w:left="540"/>
        <w:rPr>
          <w:del w:id="2" w:author="McKinney, Ben" w:date="2018-08-21T11:09:00Z"/>
          <w:rFonts w:ascii="Times New Roman" w:hAnsi="Times New Roman" w:cs="Times New Roman"/>
          <w:color w:val="2C2C2C"/>
          <w:sz w:val="23"/>
          <w:szCs w:val="23"/>
        </w:rPr>
      </w:pPr>
      <w:del w:id="3" w:author="McKinney, Ben" w:date="2018-08-21T11:09:00Z">
        <w:r w:rsidDel="000528A0">
          <w:rPr>
            <w:rFonts w:ascii="Times New Roman" w:hAnsi="Times New Roman" w:cs="Times New Roman"/>
            <w:color w:val="2C2C2C"/>
            <w:sz w:val="23"/>
            <w:szCs w:val="23"/>
          </w:rPr>
          <w:delText>Policy on Geometric Design of Highways and Streets, 2001</w:delText>
        </w:r>
      </w:del>
    </w:p>
    <w:p w:rsidR="000528A0" w:rsidRPr="000528A0" w:rsidRDefault="000528A0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ins w:id="4" w:author="McKinney, Ben" w:date="2018-08-21T11:10:00Z"/>
          <w:rFonts w:ascii="Times New Roman" w:hAnsi="Times New Roman" w:cs="Times New Roman"/>
          <w:color w:val="2C2C2C"/>
          <w:sz w:val="23"/>
          <w:szCs w:val="23"/>
          <w:rPrChange w:id="5" w:author="McKinney, Ben" w:date="2018-08-21T11:10:00Z">
            <w:rPr>
              <w:ins w:id="6" w:author="McKinney, Ben" w:date="2018-08-21T11:10:00Z"/>
              <w:rFonts w:ascii="Times New Roman" w:eastAsia="Times New Roman" w:hAnsi="Times New Roman" w:cs="Times New Roman"/>
              <w:sz w:val="24"/>
              <w:szCs w:val="24"/>
            </w:rPr>
          </w:rPrChange>
        </w:rPr>
      </w:pPr>
      <w:ins w:id="7" w:author="McKinney, Ben" w:date="2018-08-21T11:10:00Z">
        <w:r w:rsidRPr="00D70B39">
          <w:rPr>
            <w:rFonts w:ascii="Times New Roman" w:eastAsia="Times New Roman" w:hAnsi="Times New Roman" w:cs="Times New Roman"/>
            <w:sz w:val="24"/>
            <w:szCs w:val="24"/>
          </w:rPr>
          <w:t>SCDOT Roadway Design Manual, 2017, with updates effective as of the Final RFP release date and supplemented with AASHTO A Policy on Geometric Design of Highways and Streets, 2011</w:t>
        </w:r>
      </w:ins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bookmarkStart w:id="8" w:name="_GoBack"/>
      <w:bookmarkEnd w:id="8"/>
      <w:r>
        <w:rPr>
          <w:rFonts w:ascii="Times New Roman" w:hAnsi="Times New Roman" w:cs="Times New Roman"/>
          <w:color w:val="2C2C2C"/>
          <w:sz w:val="23"/>
          <w:szCs w:val="23"/>
        </w:rPr>
        <w:t>SCDOT Instructional Bulletins,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Pavement Design Guidelines, July 2008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Guidelines for Asphalt Mixture Selection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Plan Preparation Guide, 2000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Preconstruction Advisory Memorandums,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Preconstruction Design Memorandum,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Preconstruction Survey Manual,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Procedures and Guidelines for Work Zone Traffic Control Design,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t>SCDOT Qualified Product Lists, latest edition</w:t>
      </w:r>
    </w:p>
    <w:p w:rsidR="00EF030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>
        <w:rPr>
          <w:rFonts w:ascii="Times New Roman" w:hAnsi="Times New Roman" w:cs="Times New Roman"/>
          <w:color w:val="2C2C2C"/>
          <w:sz w:val="23"/>
          <w:szCs w:val="23"/>
        </w:rPr>
        <w:lastRenderedPageBreak/>
        <w:t>SCDOT Requirements for Hydraulic Design Studies, May 2009</w:t>
      </w:r>
    </w:p>
    <w:p w:rsidR="00EF0308" w:rsidRPr="00EC15F8" w:rsidRDefault="00EF0308" w:rsidP="00EF0308">
      <w:pPr>
        <w:pStyle w:val="ListParagraph"/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Codes and Standards Documentation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Road Design Reference Material for Consultant Prepared Plans, June 2010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Roadside Plants to Avoid/Trees with Limitations on R/W, October 2014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Seismic Design Specifications for Highway Bridges, 2008 (Version 2.0)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Standard Drawings,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Standard Specifications for Highway Construction, 2007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 xml:space="preserve">SCDOT </w:t>
      </w:r>
      <w:proofErr w:type="spellStart"/>
      <w:r w:rsidRPr="00EC15F8">
        <w:rPr>
          <w:rFonts w:ascii="Times New Roman" w:hAnsi="Times New Roman" w:cs="Times New Roman"/>
          <w:color w:val="2C2C2C"/>
          <w:sz w:val="23"/>
          <w:szCs w:val="23"/>
        </w:rPr>
        <w:t>Stormwater</w:t>
      </w:r>
      <w:proofErr w:type="spellEnd"/>
      <w:r w:rsidRPr="00EC15F8">
        <w:rPr>
          <w:rFonts w:ascii="Times New Roman" w:hAnsi="Times New Roman" w:cs="Times New Roman"/>
          <w:color w:val="2C2C2C"/>
          <w:sz w:val="23"/>
          <w:szCs w:val="23"/>
        </w:rPr>
        <w:t xml:space="preserve"> Quality Design Manual,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Supplement to the MUTCD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Supplemental Specifications (2007),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Supplemental Technical Specifications,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Traffic Signal Design Guidelines, 2009 with updates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Traffic Signal Material Specifications,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Traffic Signal Supplemental Specifications,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Street Trees and Sidewalk Planting Suggestions, May 2013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Utilities Accommodation Manual, September 2011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Vegetation Management Guidelines,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SCDOT Water Quality Design Memorandums,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South Carolina State Water Law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The Rule on Work Zone Safety and Mobility, Policy and Guidelines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 xml:space="preserve">The State </w:t>
      </w:r>
      <w:proofErr w:type="spellStart"/>
      <w:r w:rsidRPr="00EC15F8">
        <w:rPr>
          <w:rFonts w:ascii="Times New Roman" w:hAnsi="Times New Roman" w:cs="Times New Roman"/>
          <w:color w:val="2C2C2C"/>
          <w:sz w:val="23"/>
          <w:szCs w:val="23"/>
        </w:rPr>
        <w:t>Stormwater</w:t>
      </w:r>
      <w:proofErr w:type="spellEnd"/>
      <w:r w:rsidRPr="00EC15F8">
        <w:rPr>
          <w:rFonts w:ascii="Times New Roman" w:hAnsi="Times New Roman" w:cs="Times New Roman"/>
          <w:color w:val="2C2C2C"/>
          <w:sz w:val="23"/>
          <w:szCs w:val="23"/>
        </w:rPr>
        <w:t xml:space="preserve"> and Sediment and Erosion Control Regulations administered by</w:t>
      </w:r>
    </w:p>
    <w:p w:rsidR="00EF0308" w:rsidRDefault="00EF0308" w:rsidP="00EF0308">
      <w:pPr>
        <w:pStyle w:val="ListParagraph"/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E2E2E"/>
          <w:sz w:val="23"/>
          <w:szCs w:val="23"/>
        </w:rPr>
      </w:pPr>
      <w:proofErr w:type="gramStart"/>
      <w:r w:rsidRPr="00EC15F8">
        <w:rPr>
          <w:rFonts w:ascii="Times New Roman" w:hAnsi="Times New Roman" w:cs="Times New Roman"/>
          <w:color w:val="2C2C2C"/>
          <w:sz w:val="23"/>
          <w:szCs w:val="23"/>
        </w:rPr>
        <w:t>DHEC, 26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S.C. Code Ann. </w:t>
      </w:r>
      <w:proofErr w:type="spellStart"/>
      <w:r>
        <w:rPr>
          <w:rFonts w:ascii="Times New Roman" w:hAnsi="Times New Roman" w:cs="Times New Roman"/>
          <w:color w:val="2E2E2E"/>
          <w:sz w:val="23"/>
          <w:szCs w:val="23"/>
        </w:rPr>
        <w:t>Regs</w:t>
      </w:r>
      <w:proofErr w:type="spellEnd"/>
      <w:r>
        <w:rPr>
          <w:rFonts w:ascii="Times New Roman" w:hAnsi="Times New Roman" w:cs="Times New Roman"/>
          <w:color w:val="2E2E2E"/>
          <w:sz w:val="23"/>
          <w:szCs w:val="23"/>
        </w:rPr>
        <w:t>.</w:t>
      </w:r>
      <w:proofErr w:type="gramEnd"/>
      <w:r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color w:val="2E2E2E"/>
          <w:sz w:val="23"/>
          <w:szCs w:val="23"/>
        </w:rPr>
        <w:t>72-405 (Supp. 1995) et seq.</w:t>
      </w:r>
      <w:proofErr w:type="gramEnd"/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TRB Highway Capacity Manual, 2010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United States Access Board's Revised Draft Guidelines for Accessible Public Rights-of-Way</w:t>
      </w:r>
    </w:p>
    <w:p w:rsidR="00EF0308" w:rsidRPr="00EC15F8" w:rsidRDefault="00EF0308" w:rsidP="00EF0308">
      <w:pPr>
        <w:pStyle w:val="ListParagraph"/>
        <w:autoSpaceDE w:val="0"/>
        <w:autoSpaceDN w:val="0"/>
        <w:adjustRightInd w:val="0"/>
        <w:ind w:left="54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(PROW AG), November 23, 2005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International Building Code, latest edition</w:t>
      </w:r>
    </w:p>
    <w:p w:rsidR="00EF0308" w:rsidRPr="00EC15F8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  <w:rPr>
          <w:rFonts w:ascii="Times New Roman" w:hAnsi="Times New Roman" w:cs="Times New Roman"/>
          <w:color w:val="2C2C2C"/>
          <w:sz w:val="23"/>
          <w:szCs w:val="23"/>
        </w:rPr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ACI 318 Building Code and Commentary</w:t>
      </w:r>
    </w:p>
    <w:p w:rsidR="00EF0308" w:rsidRPr="002E5FD5" w:rsidRDefault="00EF0308" w:rsidP="00EF030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40" w:hanging="450"/>
      </w:pPr>
      <w:r w:rsidRPr="00EC15F8">
        <w:rPr>
          <w:rFonts w:ascii="Times New Roman" w:hAnsi="Times New Roman" w:cs="Times New Roman"/>
          <w:color w:val="2C2C2C"/>
          <w:sz w:val="23"/>
          <w:szCs w:val="23"/>
        </w:rPr>
        <w:t>ASCE's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"Minimum Design Loads for Buildings and Other Structures", latest edition</w:t>
      </w:r>
    </w:p>
    <w:p w:rsidR="00EF0308" w:rsidRDefault="00EF0308"/>
    <w:sectPr w:rsidR="00EF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D3054"/>
    <w:multiLevelType w:val="hybridMultilevel"/>
    <w:tmpl w:val="92DC772E"/>
    <w:lvl w:ilvl="0" w:tplc="032AE3A4">
      <w:start w:val="5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08"/>
    <w:rsid w:val="000528A0"/>
    <w:rsid w:val="002E49F3"/>
    <w:rsid w:val="003749B7"/>
    <w:rsid w:val="006E361D"/>
    <w:rsid w:val="008578CA"/>
    <w:rsid w:val="00AF132F"/>
    <w:rsid w:val="00C030B1"/>
    <w:rsid w:val="00E338D1"/>
    <w:rsid w:val="00EF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McKinney, Ben</dc:creator>
  <cp:lastModifiedBy>McKinney, Ben</cp:lastModifiedBy>
  <cp:revision>5</cp:revision>
  <dcterms:created xsi:type="dcterms:W3CDTF">2018-01-16T18:50:00Z</dcterms:created>
  <dcterms:modified xsi:type="dcterms:W3CDTF">2018-08-21T15:10:00Z</dcterms:modified>
</cp:coreProperties>
</file>